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1F9F6" w14:textId="2217B8FA" w:rsidR="00D06DC3" w:rsidRDefault="00A40B90" w:rsidP="00A40B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EELNÕU</w:t>
      </w:r>
    </w:p>
    <w:p w14:paraId="27B39F56" w14:textId="5C22BEB0" w:rsidR="00A40B90" w:rsidRPr="006764FA" w:rsidRDefault="009F641A" w:rsidP="00A40B9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04</w:t>
      </w:r>
      <w:r w:rsidR="00A40B90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8</w:t>
      </w:r>
      <w:r w:rsidR="00A40B90">
        <w:rPr>
          <w:rFonts w:ascii="Times New Roman" w:hAnsi="Times New Roman" w:cs="Times New Roman"/>
          <w:sz w:val="24"/>
          <w:szCs w:val="24"/>
        </w:rPr>
        <w:t>.2025</w:t>
      </w:r>
    </w:p>
    <w:p w14:paraId="027F0C97" w14:textId="73147B07" w:rsidR="00D06DC3" w:rsidRPr="0019716D" w:rsidRDefault="00D06DC3" w:rsidP="00D06DC3">
      <w:pPr>
        <w:keepNext/>
        <w:spacing w:after="0"/>
        <w:jc w:val="center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19716D">
        <w:rPr>
          <w:rFonts w:ascii="Times New Roman" w:hAnsi="Times New Roman" w:cs="Times New Roman"/>
          <w:iCs/>
          <w:sz w:val="24"/>
          <w:szCs w:val="24"/>
        </w:rPr>
        <w:t xml:space="preserve">VABARIIGI VALITSUS </w:t>
      </w:r>
    </w:p>
    <w:p w14:paraId="5F12B580" w14:textId="77777777" w:rsidR="00D06DC3" w:rsidRPr="0019716D" w:rsidRDefault="00D06DC3" w:rsidP="00D06D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9716D">
        <w:rPr>
          <w:rFonts w:ascii="Times New Roman" w:hAnsi="Times New Roman" w:cs="Times New Roman"/>
          <w:sz w:val="24"/>
          <w:szCs w:val="24"/>
        </w:rPr>
        <w:t>MÄÄRUS</w:t>
      </w:r>
    </w:p>
    <w:p w14:paraId="6BC9D5A1" w14:textId="77777777" w:rsidR="00D06DC3" w:rsidRPr="006764FA" w:rsidRDefault="00D06DC3" w:rsidP="00D06DC3">
      <w:pPr>
        <w:pStyle w:val="Kehatekst"/>
        <w:jc w:val="center"/>
        <w:rPr>
          <w:sz w:val="24"/>
        </w:rPr>
      </w:pPr>
    </w:p>
    <w:p w14:paraId="39156212" w14:textId="77777777" w:rsidR="00D06DC3" w:rsidRPr="00434D63" w:rsidRDefault="00D06DC3" w:rsidP="001971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0484061" w14:textId="625114A3" w:rsidR="00D06DC3" w:rsidRPr="00434D63" w:rsidRDefault="00EE0465" w:rsidP="001971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D63">
        <w:rPr>
          <w:rFonts w:ascii="Times New Roman" w:hAnsi="Times New Roman" w:cs="Times New Roman"/>
          <w:b/>
          <w:sz w:val="24"/>
          <w:szCs w:val="24"/>
        </w:rPr>
        <w:t>Vabariigi Valitsuse 13. jaanuari 2011. a määruse nr 10</w:t>
      </w:r>
      <w:r w:rsidR="001971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4D63">
        <w:rPr>
          <w:rFonts w:ascii="Times New Roman" w:hAnsi="Times New Roman" w:cs="Times New Roman"/>
          <w:b/>
          <w:sz w:val="24"/>
          <w:szCs w:val="24"/>
        </w:rPr>
        <w:t>„Vabariigi Valitsuse reglement“ muutmine</w:t>
      </w:r>
    </w:p>
    <w:p w14:paraId="1EDAB1C4" w14:textId="77777777" w:rsidR="00D06DC3" w:rsidRPr="00434D63" w:rsidRDefault="00D06DC3" w:rsidP="00D06D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6E26EAA" w14:textId="77777777" w:rsidR="00D06DC3" w:rsidRPr="00434D63" w:rsidRDefault="00D06DC3" w:rsidP="00D06D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34D63">
        <w:rPr>
          <w:rFonts w:ascii="Times New Roman" w:hAnsi="Times New Roman" w:cs="Times New Roman"/>
          <w:sz w:val="24"/>
          <w:szCs w:val="24"/>
        </w:rPr>
        <w:t>Määrus kehtestatakse Vabariigi Valitsuse seaduse § 18 lõike 6 ja § 27 lõike 3 alusel.</w:t>
      </w:r>
    </w:p>
    <w:p w14:paraId="77BC4E04" w14:textId="77777777" w:rsidR="00D06DC3" w:rsidRPr="00434D63" w:rsidRDefault="00D06DC3" w:rsidP="00D06D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1E42532" w14:textId="77777777" w:rsidR="00EE0465" w:rsidRPr="00434D63" w:rsidRDefault="00191076" w:rsidP="00434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D63">
        <w:rPr>
          <w:rFonts w:ascii="Times New Roman" w:hAnsi="Times New Roman" w:cs="Times New Roman"/>
          <w:b/>
          <w:sz w:val="24"/>
          <w:szCs w:val="24"/>
        </w:rPr>
        <w:t xml:space="preserve">§ 1. </w:t>
      </w:r>
      <w:r w:rsidR="00EE0465" w:rsidRPr="00434D63">
        <w:rPr>
          <w:rFonts w:ascii="Times New Roman" w:hAnsi="Times New Roman" w:cs="Times New Roman"/>
          <w:sz w:val="24"/>
          <w:szCs w:val="24"/>
        </w:rPr>
        <w:t>Vabariigi Valitsuse 13. jaanuari 2011. a määruses nr 10 „Vabariigi Valitsuse reglement“</w:t>
      </w:r>
      <w:r w:rsidR="00EE0465" w:rsidRPr="00434D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0465" w:rsidRPr="00434D63">
        <w:rPr>
          <w:rFonts w:ascii="Times New Roman" w:hAnsi="Times New Roman" w:cs="Times New Roman"/>
          <w:sz w:val="24"/>
          <w:szCs w:val="24"/>
        </w:rPr>
        <w:t>tehakse järgmised muudatused:</w:t>
      </w:r>
    </w:p>
    <w:p w14:paraId="71B00688" w14:textId="77777777" w:rsidR="00EE0465" w:rsidRPr="00434D63" w:rsidRDefault="00EE0465" w:rsidP="00434D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E09DCA1" w14:textId="395A0900" w:rsidR="00D41DB1" w:rsidRPr="00434D63" w:rsidRDefault="00EE0465" w:rsidP="00434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D63">
        <w:rPr>
          <w:rFonts w:ascii="Times New Roman" w:hAnsi="Times New Roman" w:cs="Times New Roman"/>
          <w:b/>
          <w:sz w:val="24"/>
          <w:szCs w:val="24"/>
        </w:rPr>
        <w:t>1)</w:t>
      </w:r>
      <w:r w:rsidRPr="00434D6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204619169"/>
      <w:bookmarkStart w:id="1" w:name="_Hlk204619729"/>
      <w:r w:rsidRPr="00434D63">
        <w:rPr>
          <w:rFonts w:ascii="Times New Roman" w:hAnsi="Times New Roman" w:cs="Times New Roman"/>
          <w:sz w:val="24"/>
          <w:szCs w:val="24"/>
        </w:rPr>
        <w:t>paragrahvi 6</w:t>
      </w:r>
      <w:bookmarkEnd w:id="0"/>
      <w:r w:rsidRPr="00434D63">
        <w:rPr>
          <w:rFonts w:ascii="Times New Roman" w:hAnsi="Times New Roman" w:cs="Times New Roman"/>
          <w:sz w:val="24"/>
          <w:szCs w:val="24"/>
        </w:rPr>
        <w:t xml:space="preserve"> lõiget</w:t>
      </w:r>
      <w:r w:rsidR="00B5076E" w:rsidRPr="00434D63">
        <w:rPr>
          <w:rFonts w:ascii="Times New Roman" w:hAnsi="Times New Roman" w:cs="Times New Roman"/>
          <w:sz w:val="24"/>
          <w:szCs w:val="24"/>
        </w:rPr>
        <w:t xml:space="preserve"> 1 </w:t>
      </w:r>
      <w:r w:rsidRPr="00434D63">
        <w:rPr>
          <w:rFonts w:ascii="Times New Roman" w:hAnsi="Times New Roman" w:cs="Times New Roman"/>
          <w:sz w:val="24"/>
          <w:szCs w:val="24"/>
        </w:rPr>
        <w:t xml:space="preserve">täiendatakse </w:t>
      </w:r>
      <w:ins w:id="2" w:author="Katariina Kärsten - JUSTDIGI" w:date="2025-09-08T08:31:00Z" w16du:dateUtc="2025-09-08T05:31:00Z">
        <w:r w:rsidR="001B34F4">
          <w:rPr>
            <w:rFonts w:ascii="Times New Roman" w:hAnsi="Times New Roman" w:cs="Times New Roman"/>
            <w:sz w:val="24"/>
            <w:szCs w:val="24"/>
          </w:rPr>
          <w:t xml:space="preserve">pärast teist lauset </w:t>
        </w:r>
      </w:ins>
      <w:del w:id="3" w:author="Katariina Kärsten - JUSTDIGI" w:date="2025-09-08T08:31:00Z" w16du:dateUtc="2025-09-08T05:31:00Z">
        <w:r w:rsidRPr="00434D63" w:rsidDel="001B34F4">
          <w:rPr>
            <w:rFonts w:ascii="Times New Roman" w:hAnsi="Times New Roman" w:cs="Times New Roman"/>
            <w:sz w:val="24"/>
            <w:szCs w:val="24"/>
          </w:rPr>
          <w:delText xml:space="preserve">kolmanda </w:delText>
        </w:r>
      </w:del>
      <w:r w:rsidRPr="00434D63">
        <w:rPr>
          <w:rFonts w:ascii="Times New Roman" w:hAnsi="Times New Roman" w:cs="Times New Roman"/>
          <w:sz w:val="24"/>
          <w:szCs w:val="24"/>
        </w:rPr>
        <w:t>lausega</w:t>
      </w:r>
      <w:r w:rsidR="00B5076E" w:rsidRPr="00434D63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Pr="00434D63">
        <w:rPr>
          <w:rFonts w:ascii="Times New Roman" w:hAnsi="Times New Roman" w:cs="Times New Roman"/>
          <w:sz w:val="24"/>
          <w:szCs w:val="24"/>
        </w:rPr>
        <w:t>järgmises sõnastuses</w:t>
      </w:r>
      <w:r w:rsidR="00B5076E" w:rsidRPr="00434D63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E0E8F6C" w14:textId="4F917261" w:rsidR="006520CB" w:rsidRPr="00434D63" w:rsidRDefault="00EE0465" w:rsidP="00434D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4D63">
        <w:rPr>
          <w:rFonts w:ascii="Times New Roman" w:eastAsia="Arial" w:hAnsi="Times New Roman" w:cs="Times New Roman"/>
          <w:sz w:val="24"/>
          <w:szCs w:val="24"/>
        </w:rPr>
        <w:t>„</w:t>
      </w:r>
      <w:r w:rsidR="006520CB" w:rsidRPr="0019716D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Välislepingut </w:t>
      </w:r>
      <w:r w:rsidR="006520CB" w:rsidRPr="0019716D">
        <w:rPr>
          <w:rFonts w:ascii="Times New Roman" w:hAnsi="Times New Roman" w:cs="Times New Roman"/>
          <w:color w:val="222222"/>
          <w:spacing w:val="8"/>
          <w:sz w:val="24"/>
          <w:szCs w:val="24"/>
          <w:shd w:val="clear" w:color="auto" w:fill="FFFFFF"/>
        </w:rPr>
        <w:t xml:space="preserve">käsitlev </w:t>
      </w:r>
      <w:r w:rsidR="006520CB" w:rsidRPr="0019716D">
        <w:rPr>
          <w:rFonts w:ascii="Times New Roman" w:eastAsia="Arial" w:hAnsi="Times New Roman" w:cs="Times New Roman"/>
          <w:color w:val="202020"/>
          <w:sz w:val="24"/>
          <w:szCs w:val="24"/>
        </w:rPr>
        <w:t>eelnõu</w:t>
      </w:r>
      <w:r w:rsidR="006520CB" w:rsidRPr="00434D63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kooskõlastatakse Välisministeeriumiga.</w:t>
      </w:r>
      <w:r w:rsidRPr="00434D63">
        <w:rPr>
          <w:rFonts w:ascii="Times New Roman" w:eastAsia="Arial" w:hAnsi="Times New Roman" w:cs="Times New Roman"/>
          <w:color w:val="202020"/>
          <w:sz w:val="24"/>
          <w:szCs w:val="24"/>
        </w:rPr>
        <w:t>“</w:t>
      </w:r>
      <w:r w:rsidR="004D7658" w:rsidRPr="00434D63">
        <w:rPr>
          <w:rFonts w:ascii="Times New Roman" w:eastAsia="Arial" w:hAnsi="Times New Roman" w:cs="Times New Roman"/>
          <w:color w:val="202020"/>
          <w:sz w:val="24"/>
          <w:szCs w:val="24"/>
        </w:rPr>
        <w:t>;</w:t>
      </w:r>
      <w:r w:rsidR="006520CB" w:rsidRPr="00434D63">
        <w:rPr>
          <w:rFonts w:ascii="Times New Roman" w:hAnsi="Times New Roman" w:cs="Times New Roman"/>
          <w:sz w:val="24"/>
          <w:szCs w:val="24"/>
        </w:rPr>
        <w:br/>
      </w:r>
    </w:p>
    <w:p w14:paraId="6FA10044" w14:textId="006C47BF" w:rsidR="006520CB" w:rsidRPr="00434D63" w:rsidRDefault="004D7658" w:rsidP="00434D63">
      <w:pPr>
        <w:spacing w:after="0" w:line="240" w:lineRule="auto"/>
        <w:rPr>
          <w:rFonts w:ascii="Times New Roman" w:eastAsia="Arial" w:hAnsi="Times New Roman" w:cs="Times New Roman"/>
          <w:color w:val="202020"/>
          <w:sz w:val="24"/>
          <w:szCs w:val="24"/>
        </w:rPr>
      </w:pPr>
      <w:r w:rsidRPr="00434D63">
        <w:rPr>
          <w:rFonts w:ascii="Times New Roman" w:hAnsi="Times New Roman" w:cs="Times New Roman"/>
          <w:b/>
          <w:sz w:val="24"/>
          <w:szCs w:val="24"/>
        </w:rPr>
        <w:t>2)</w:t>
      </w:r>
      <w:r w:rsidRPr="00434D63">
        <w:rPr>
          <w:rFonts w:ascii="Times New Roman" w:hAnsi="Times New Roman" w:cs="Times New Roman"/>
          <w:sz w:val="24"/>
          <w:szCs w:val="24"/>
        </w:rPr>
        <w:t xml:space="preserve"> paragrahvi </w:t>
      </w:r>
      <w:r w:rsidR="006520CB" w:rsidRPr="00434D63">
        <w:rPr>
          <w:rFonts w:ascii="Times New Roman" w:hAnsi="Times New Roman" w:cs="Times New Roman"/>
          <w:sz w:val="24"/>
          <w:szCs w:val="24"/>
        </w:rPr>
        <w:t>6</w:t>
      </w:r>
      <w:r w:rsidRPr="00434D63">
        <w:rPr>
          <w:rFonts w:ascii="Times New Roman" w:hAnsi="Times New Roman" w:cs="Times New Roman"/>
          <w:sz w:val="24"/>
          <w:szCs w:val="24"/>
        </w:rPr>
        <w:t xml:space="preserve"> täiendatakse lõikega</w:t>
      </w:r>
      <w:r w:rsidR="00FB3F8F" w:rsidRPr="00434D63">
        <w:rPr>
          <w:rFonts w:ascii="Times New Roman" w:hAnsi="Times New Roman" w:cs="Times New Roman"/>
          <w:sz w:val="24"/>
          <w:szCs w:val="24"/>
        </w:rPr>
        <w:t xml:space="preserve"> </w:t>
      </w:r>
      <w:r w:rsidR="0089096C" w:rsidRPr="00434D63">
        <w:rPr>
          <w:rFonts w:ascii="Times New Roman" w:eastAsia="Arial" w:hAnsi="Times New Roman" w:cs="Times New Roman"/>
          <w:color w:val="202020"/>
          <w:sz w:val="24"/>
          <w:szCs w:val="24"/>
        </w:rPr>
        <w:t>4</w:t>
      </w:r>
      <w:r w:rsidR="0089096C" w:rsidRPr="00434D63">
        <w:rPr>
          <w:rFonts w:ascii="Times New Roman" w:eastAsia="Arial" w:hAnsi="Times New Roman" w:cs="Times New Roman"/>
          <w:color w:val="202020"/>
          <w:sz w:val="24"/>
          <w:szCs w:val="24"/>
          <w:vertAlign w:val="superscript"/>
        </w:rPr>
        <w:t xml:space="preserve">2 </w:t>
      </w:r>
      <w:r w:rsidR="0089096C" w:rsidRPr="00434D63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järgmises sõnastuses: </w:t>
      </w:r>
    </w:p>
    <w:p w14:paraId="3EEF9153" w14:textId="65F96BFE" w:rsidR="00833C3A" w:rsidRPr="00434D63" w:rsidRDefault="004D7658" w:rsidP="00434D63">
      <w:pPr>
        <w:spacing w:after="0" w:line="240" w:lineRule="auto"/>
        <w:jc w:val="both"/>
        <w:rPr>
          <w:rFonts w:ascii="Times New Roman" w:eastAsia="Arial" w:hAnsi="Times New Roman" w:cs="Times New Roman"/>
          <w:color w:val="202020"/>
          <w:sz w:val="24"/>
          <w:szCs w:val="24"/>
        </w:rPr>
      </w:pPr>
      <w:r w:rsidRPr="00434D63">
        <w:rPr>
          <w:rFonts w:ascii="Times New Roman" w:eastAsia="Arial" w:hAnsi="Times New Roman" w:cs="Times New Roman"/>
          <w:color w:val="202020"/>
          <w:sz w:val="24"/>
          <w:szCs w:val="24"/>
        </w:rPr>
        <w:t>„(4</w:t>
      </w:r>
      <w:r w:rsidRPr="00434D63">
        <w:rPr>
          <w:rFonts w:ascii="Times New Roman" w:eastAsia="Arial" w:hAnsi="Times New Roman" w:cs="Times New Roman"/>
          <w:color w:val="202020"/>
          <w:sz w:val="24"/>
          <w:szCs w:val="24"/>
          <w:vertAlign w:val="superscript"/>
        </w:rPr>
        <w:t>2</w:t>
      </w:r>
      <w:r w:rsidRPr="00434D63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) </w:t>
      </w:r>
      <w:bookmarkStart w:id="4" w:name="_Hlk204620414"/>
      <w:r w:rsidR="0089096C" w:rsidRPr="00434D63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Välisministeerium kontrollib </w:t>
      </w:r>
      <w:r w:rsidR="0089096C" w:rsidRPr="0019716D">
        <w:rPr>
          <w:rFonts w:ascii="Times New Roman" w:eastAsia="Arial" w:hAnsi="Times New Roman" w:cs="Times New Roman"/>
          <w:color w:val="202020"/>
          <w:sz w:val="24"/>
          <w:szCs w:val="24"/>
        </w:rPr>
        <w:t>välislepingu</w:t>
      </w:r>
      <w:r w:rsidR="000C6445" w:rsidRPr="0019716D">
        <w:rPr>
          <w:rFonts w:ascii="Times New Roman" w:eastAsia="Arial" w:hAnsi="Times New Roman" w:cs="Times New Roman"/>
          <w:color w:val="202020"/>
          <w:sz w:val="24"/>
          <w:szCs w:val="24"/>
        </w:rPr>
        <w:t>t</w:t>
      </w:r>
      <w:r w:rsidR="0089096C" w:rsidRPr="0019716D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käsitleva eelnõu</w:t>
      </w:r>
      <w:r w:rsidR="0089096C" w:rsidRPr="00434D63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vastavust rahvusvahelisele õigusele</w:t>
      </w:r>
      <w:r w:rsidR="00CC3182" w:rsidRPr="00434D63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, </w:t>
      </w:r>
      <w:r w:rsidR="00833C3A" w:rsidRPr="00434D63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välispoliitilistele eesmärkidele </w:t>
      </w:r>
      <w:r w:rsidR="001B11D8">
        <w:rPr>
          <w:rFonts w:ascii="Times New Roman" w:eastAsia="Arial" w:hAnsi="Times New Roman" w:cs="Times New Roman"/>
          <w:color w:val="202020"/>
          <w:sz w:val="24"/>
          <w:szCs w:val="24"/>
        </w:rPr>
        <w:t>ja</w:t>
      </w:r>
      <w:r w:rsidR="001B11D8" w:rsidRPr="00434D63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</w:t>
      </w:r>
      <w:r w:rsidR="00CC3182" w:rsidRPr="00434D63">
        <w:rPr>
          <w:rFonts w:ascii="Times New Roman" w:eastAsia="Arial" w:hAnsi="Times New Roman" w:cs="Times New Roman"/>
          <w:color w:val="202020"/>
          <w:sz w:val="24"/>
          <w:szCs w:val="24"/>
        </w:rPr>
        <w:t>õigusaktidele</w:t>
      </w:r>
      <w:r w:rsidR="00833C3A" w:rsidRPr="00434D63">
        <w:rPr>
          <w:rFonts w:ascii="Times New Roman" w:eastAsia="Arial" w:hAnsi="Times New Roman" w:cs="Times New Roman"/>
          <w:color w:val="202020"/>
          <w:sz w:val="24"/>
          <w:szCs w:val="24"/>
        </w:rPr>
        <w:t>.</w:t>
      </w:r>
      <w:bookmarkEnd w:id="4"/>
      <w:r w:rsidRPr="00434D63">
        <w:rPr>
          <w:rFonts w:ascii="Times New Roman" w:eastAsia="Arial" w:hAnsi="Times New Roman" w:cs="Times New Roman"/>
          <w:color w:val="202020"/>
          <w:sz w:val="24"/>
          <w:szCs w:val="24"/>
        </w:rPr>
        <w:t>“;</w:t>
      </w:r>
    </w:p>
    <w:p w14:paraId="499558A0" w14:textId="16FDA0DA" w:rsidR="00833C3A" w:rsidRPr="00434D63" w:rsidRDefault="00833C3A" w:rsidP="00434D63">
      <w:pPr>
        <w:spacing w:after="0" w:line="240" w:lineRule="auto"/>
        <w:jc w:val="both"/>
        <w:rPr>
          <w:rFonts w:ascii="Times New Roman" w:eastAsia="Arial" w:hAnsi="Times New Roman" w:cs="Times New Roman"/>
          <w:color w:val="202020"/>
          <w:sz w:val="24"/>
          <w:szCs w:val="24"/>
        </w:rPr>
      </w:pPr>
    </w:p>
    <w:p w14:paraId="6E4EF28C" w14:textId="0F34346A" w:rsidR="00833C3A" w:rsidRPr="00434D63" w:rsidDel="00856D74" w:rsidRDefault="004D7658" w:rsidP="00434D63">
      <w:pPr>
        <w:spacing w:after="0" w:line="240" w:lineRule="auto"/>
        <w:jc w:val="both"/>
        <w:rPr>
          <w:del w:id="5" w:author="Katariina Kärsten - JUSTDIGI" w:date="2025-09-08T08:34:00Z" w16du:dateUtc="2025-09-08T05:34:00Z"/>
          <w:rFonts w:ascii="Times New Roman" w:hAnsi="Times New Roman" w:cs="Times New Roman"/>
          <w:sz w:val="24"/>
          <w:szCs w:val="24"/>
        </w:rPr>
      </w:pPr>
      <w:r w:rsidRPr="00434D63">
        <w:rPr>
          <w:rFonts w:ascii="Times New Roman" w:eastAsia="Arial" w:hAnsi="Times New Roman" w:cs="Times New Roman"/>
          <w:b/>
          <w:color w:val="202020"/>
          <w:sz w:val="24"/>
          <w:szCs w:val="24"/>
        </w:rPr>
        <w:t>3)</w:t>
      </w:r>
      <w:r w:rsidRPr="00434D63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</w:t>
      </w:r>
      <w:bookmarkStart w:id="6" w:name="_Hlk204621148"/>
      <w:r w:rsidRPr="00434D63">
        <w:rPr>
          <w:rFonts w:ascii="Times New Roman" w:eastAsia="Arial" w:hAnsi="Times New Roman" w:cs="Times New Roman"/>
          <w:color w:val="202020"/>
          <w:sz w:val="24"/>
          <w:szCs w:val="24"/>
        </w:rPr>
        <w:t>paragrahv</w:t>
      </w:r>
      <w:r w:rsidR="004F4A88">
        <w:rPr>
          <w:rFonts w:ascii="Times New Roman" w:eastAsia="Arial" w:hAnsi="Times New Roman" w:cs="Times New Roman"/>
          <w:color w:val="202020"/>
          <w:sz w:val="24"/>
          <w:szCs w:val="24"/>
        </w:rPr>
        <w:t>i</w:t>
      </w:r>
      <w:r w:rsidRPr="00434D63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</w:t>
      </w:r>
      <w:r w:rsidRPr="00434D63">
        <w:rPr>
          <w:rFonts w:ascii="Times New Roman" w:hAnsi="Times New Roman" w:cs="Times New Roman"/>
          <w:sz w:val="24"/>
          <w:szCs w:val="24"/>
        </w:rPr>
        <w:t>6 lõiget</w:t>
      </w:r>
      <w:r w:rsidR="00833C3A" w:rsidRPr="00434D63">
        <w:rPr>
          <w:rFonts w:ascii="Times New Roman" w:hAnsi="Times New Roman" w:cs="Times New Roman"/>
          <w:sz w:val="24"/>
          <w:szCs w:val="24"/>
        </w:rPr>
        <w:t xml:space="preserve"> 5 </w:t>
      </w:r>
      <w:r w:rsidRPr="00434D63">
        <w:rPr>
          <w:rFonts w:ascii="Times New Roman" w:hAnsi="Times New Roman" w:cs="Times New Roman"/>
          <w:sz w:val="24"/>
          <w:szCs w:val="24"/>
        </w:rPr>
        <w:t xml:space="preserve">täiendatakse </w:t>
      </w:r>
      <w:del w:id="7" w:author="Katariina Kärsten - JUSTDIGI" w:date="2025-09-08T08:34:00Z" w16du:dateUtc="2025-09-08T05:34:00Z">
        <w:r w:rsidRPr="00434D63" w:rsidDel="00331325">
          <w:rPr>
            <w:rFonts w:ascii="Times New Roman" w:hAnsi="Times New Roman" w:cs="Times New Roman"/>
            <w:sz w:val="24"/>
            <w:szCs w:val="24"/>
          </w:rPr>
          <w:delText xml:space="preserve">teise lausega </w:delText>
        </w:r>
        <w:r w:rsidR="00833C3A" w:rsidRPr="00434D63" w:rsidDel="00331325">
          <w:rPr>
            <w:rFonts w:ascii="Times New Roman" w:hAnsi="Times New Roman" w:cs="Times New Roman"/>
            <w:sz w:val="24"/>
            <w:szCs w:val="24"/>
          </w:rPr>
          <w:delText>järg</w:delText>
        </w:r>
        <w:r w:rsidRPr="00434D63" w:rsidDel="00331325">
          <w:rPr>
            <w:rFonts w:ascii="Times New Roman" w:hAnsi="Times New Roman" w:cs="Times New Roman"/>
            <w:sz w:val="24"/>
            <w:szCs w:val="24"/>
          </w:rPr>
          <w:delText>mises sõnastuses</w:delText>
        </w:r>
      </w:del>
      <w:ins w:id="8" w:author="Katariina Kärsten - JUSTDIGI" w:date="2025-09-08T08:34:00Z" w16du:dateUtc="2025-09-08T05:34:00Z">
        <w:r w:rsidR="00331325">
          <w:rPr>
            <w:rFonts w:ascii="Times New Roman" w:hAnsi="Times New Roman" w:cs="Times New Roman"/>
            <w:sz w:val="24"/>
            <w:szCs w:val="24"/>
          </w:rPr>
          <w:t xml:space="preserve">pärast sõnu </w:t>
        </w:r>
        <w:r w:rsidR="00AC490C">
          <w:rPr>
            <w:rFonts w:ascii="Times New Roman" w:hAnsi="Times New Roman" w:cs="Times New Roman"/>
            <w:sz w:val="24"/>
            <w:szCs w:val="24"/>
          </w:rPr>
          <w:t>„Seaduse ja Riigikogu otsuse eelnõu“ sõnadega „,välja arvatud välislepingut käsitlev eelnõu</w:t>
        </w:r>
      </w:ins>
      <w:ins w:id="9" w:author="Katariina Kärsten - JUSTDIGI" w:date="2025-09-08T09:59:00Z" w16du:dateUtc="2025-09-08T06:59:00Z">
        <w:r w:rsidR="006672DE">
          <w:rPr>
            <w:rFonts w:ascii="Times New Roman" w:hAnsi="Times New Roman" w:cs="Times New Roman"/>
            <w:sz w:val="24"/>
            <w:szCs w:val="24"/>
          </w:rPr>
          <w:t>,</w:t>
        </w:r>
      </w:ins>
      <w:del w:id="10" w:author="Katariina Kärsten - JUSTDIGI" w:date="2025-09-08T08:34:00Z" w16du:dateUtc="2025-09-08T05:34:00Z">
        <w:r w:rsidR="00833C3A" w:rsidRPr="00434D63" w:rsidDel="00856D74">
          <w:rPr>
            <w:rFonts w:ascii="Times New Roman" w:hAnsi="Times New Roman" w:cs="Times New Roman"/>
            <w:sz w:val="24"/>
            <w:szCs w:val="24"/>
          </w:rPr>
          <w:delText>:</w:delText>
        </w:r>
      </w:del>
      <w:r w:rsidR="00833C3A" w:rsidRPr="00434D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870E79" w14:textId="5D8F1E67" w:rsidR="00E5316F" w:rsidRDefault="004D7658" w:rsidP="00434D63">
      <w:pPr>
        <w:spacing w:after="0" w:line="240" w:lineRule="auto"/>
        <w:jc w:val="both"/>
        <w:rPr>
          <w:rFonts w:ascii="Times New Roman" w:eastAsia="Arial" w:hAnsi="Times New Roman" w:cs="Times New Roman"/>
          <w:color w:val="202020"/>
          <w:sz w:val="24"/>
          <w:szCs w:val="24"/>
        </w:rPr>
      </w:pPr>
      <w:del w:id="11" w:author="Katariina Kärsten - JUSTDIGI" w:date="2025-09-08T08:34:00Z" w16du:dateUtc="2025-09-08T05:34:00Z">
        <w:r w:rsidRPr="00434D63" w:rsidDel="00856D74">
          <w:rPr>
            <w:rFonts w:ascii="Times New Roman" w:eastAsia="Arial" w:hAnsi="Times New Roman" w:cs="Times New Roman"/>
            <w:color w:val="202020"/>
            <w:sz w:val="24"/>
            <w:szCs w:val="24"/>
          </w:rPr>
          <w:delText>„</w:delText>
        </w:r>
        <w:r w:rsidR="00833C3A" w:rsidRPr="0019716D" w:rsidDel="00856D74">
          <w:rPr>
            <w:rFonts w:ascii="Times New Roman" w:eastAsia="Arial" w:hAnsi="Times New Roman" w:cs="Times New Roman"/>
            <w:color w:val="202020"/>
            <w:sz w:val="24"/>
            <w:szCs w:val="24"/>
          </w:rPr>
          <w:delText>Välislepingut käsitleva eelnõu</w:delText>
        </w:r>
        <w:r w:rsidR="00833C3A" w:rsidRPr="00434D63" w:rsidDel="00856D74">
          <w:rPr>
            <w:rFonts w:ascii="Times New Roman" w:eastAsia="Arial" w:hAnsi="Times New Roman" w:cs="Times New Roman"/>
            <w:color w:val="202020"/>
            <w:sz w:val="24"/>
            <w:szCs w:val="24"/>
          </w:rPr>
          <w:delText xml:space="preserve"> kooskõlastab </w:delText>
        </w:r>
        <w:r w:rsidR="004A40E5" w:rsidDel="00856D74">
          <w:rPr>
            <w:rFonts w:ascii="Times New Roman" w:eastAsia="Arial" w:hAnsi="Times New Roman" w:cs="Times New Roman"/>
            <w:color w:val="202020"/>
            <w:sz w:val="24"/>
            <w:szCs w:val="24"/>
          </w:rPr>
          <w:delText>Justiits- ja Digi</w:delText>
        </w:r>
        <w:r w:rsidR="00DE6A2E" w:rsidDel="00856D74">
          <w:rPr>
            <w:rFonts w:ascii="Times New Roman" w:eastAsia="Arial" w:hAnsi="Times New Roman" w:cs="Times New Roman"/>
            <w:color w:val="202020"/>
            <w:sz w:val="24"/>
            <w:szCs w:val="24"/>
          </w:rPr>
          <w:delText>ministeerium</w:delText>
        </w:r>
        <w:r w:rsidR="0010220F" w:rsidDel="00856D74">
          <w:rPr>
            <w:rFonts w:ascii="Times New Roman" w:eastAsia="Arial" w:hAnsi="Times New Roman" w:cs="Times New Roman"/>
            <w:color w:val="202020"/>
            <w:sz w:val="24"/>
            <w:szCs w:val="24"/>
          </w:rPr>
          <w:delText xml:space="preserve"> samal ajal</w:delText>
        </w:r>
        <w:r w:rsidR="00DE6A2E" w:rsidDel="00856D74">
          <w:rPr>
            <w:rFonts w:ascii="Times New Roman" w:eastAsia="Arial" w:hAnsi="Times New Roman" w:cs="Times New Roman"/>
            <w:color w:val="202020"/>
            <w:sz w:val="24"/>
            <w:szCs w:val="24"/>
          </w:rPr>
          <w:delText xml:space="preserve"> </w:delText>
        </w:r>
        <w:r w:rsidR="00833C3A" w:rsidRPr="00434D63" w:rsidDel="00856D74">
          <w:rPr>
            <w:rFonts w:ascii="Times New Roman" w:eastAsia="Arial" w:hAnsi="Times New Roman" w:cs="Times New Roman"/>
            <w:color w:val="202020"/>
            <w:sz w:val="24"/>
            <w:szCs w:val="24"/>
          </w:rPr>
          <w:delText xml:space="preserve">teiste </w:delText>
        </w:r>
        <w:r w:rsidR="00833C3A" w:rsidRPr="00656042" w:rsidDel="00856D74">
          <w:rPr>
            <w:rFonts w:ascii="Times New Roman" w:eastAsia="Arial" w:hAnsi="Times New Roman" w:cs="Times New Roman"/>
            <w:color w:val="202020"/>
            <w:sz w:val="24"/>
            <w:szCs w:val="24"/>
          </w:rPr>
          <w:delText>ministeeriumi</w:delText>
        </w:r>
        <w:r w:rsidR="004F4A88" w:rsidDel="00856D74">
          <w:rPr>
            <w:rFonts w:ascii="Times New Roman" w:eastAsia="Arial" w:hAnsi="Times New Roman" w:cs="Times New Roman"/>
            <w:color w:val="202020"/>
            <w:sz w:val="24"/>
            <w:szCs w:val="24"/>
          </w:rPr>
          <w:delText>d</w:delText>
        </w:r>
        <w:r w:rsidR="00833C3A" w:rsidRPr="00656042" w:rsidDel="00856D74">
          <w:rPr>
            <w:rFonts w:ascii="Times New Roman" w:eastAsia="Arial" w:hAnsi="Times New Roman" w:cs="Times New Roman"/>
            <w:color w:val="202020"/>
            <w:sz w:val="24"/>
            <w:szCs w:val="24"/>
          </w:rPr>
          <w:delText>ega.</w:delText>
        </w:r>
      </w:del>
      <w:bookmarkEnd w:id="6"/>
      <w:r w:rsidRPr="00656042">
        <w:rPr>
          <w:rFonts w:ascii="Times New Roman" w:eastAsia="Arial" w:hAnsi="Times New Roman" w:cs="Times New Roman"/>
          <w:color w:val="202020"/>
          <w:sz w:val="24"/>
          <w:szCs w:val="24"/>
        </w:rPr>
        <w:t>“</w:t>
      </w:r>
      <w:r w:rsidR="00E5316F" w:rsidRPr="00656042">
        <w:rPr>
          <w:rFonts w:ascii="Times New Roman" w:eastAsia="Arial" w:hAnsi="Times New Roman" w:cs="Times New Roman"/>
          <w:color w:val="202020"/>
          <w:sz w:val="24"/>
          <w:szCs w:val="24"/>
        </w:rPr>
        <w:t>;</w:t>
      </w:r>
    </w:p>
    <w:p w14:paraId="480441F8" w14:textId="6663988A" w:rsidR="00BE5389" w:rsidRDefault="00BE5389" w:rsidP="00434D63">
      <w:pPr>
        <w:spacing w:after="0" w:line="240" w:lineRule="auto"/>
        <w:jc w:val="both"/>
        <w:rPr>
          <w:rFonts w:ascii="Times New Roman" w:eastAsia="Arial" w:hAnsi="Times New Roman" w:cs="Times New Roman"/>
          <w:color w:val="202020"/>
          <w:sz w:val="24"/>
          <w:szCs w:val="24"/>
        </w:rPr>
      </w:pPr>
    </w:p>
    <w:p w14:paraId="466107C6" w14:textId="1295C345" w:rsidR="00BE5389" w:rsidRPr="004A40E5" w:rsidRDefault="004A40E5" w:rsidP="00BE5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b/>
          <w:bCs/>
          <w:color w:val="202020"/>
          <w:sz w:val="24"/>
          <w:szCs w:val="24"/>
        </w:rPr>
        <w:t>4</w:t>
      </w:r>
      <w:r w:rsidR="00BE5389" w:rsidRPr="004A40E5">
        <w:rPr>
          <w:rFonts w:ascii="Times New Roman" w:eastAsia="Arial" w:hAnsi="Times New Roman" w:cs="Times New Roman"/>
          <w:b/>
          <w:bCs/>
          <w:color w:val="202020"/>
          <w:sz w:val="24"/>
          <w:szCs w:val="24"/>
        </w:rPr>
        <w:t>)</w:t>
      </w:r>
      <w:r w:rsidR="00BE5389" w:rsidRPr="004A40E5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paragrahvi </w:t>
      </w:r>
      <w:r w:rsidR="00BE5389" w:rsidRPr="004A40E5">
        <w:rPr>
          <w:rFonts w:ascii="Times New Roman" w:hAnsi="Times New Roman" w:cs="Times New Roman"/>
          <w:sz w:val="24"/>
          <w:szCs w:val="24"/>
        </w:rPr>
        <w:t xml:space="preserve">6 täiendatakse lõikega </w:t>
      </w:r>
      <w:r>
        <w:rPr>
          <w:rFonts w:ascii="Times New Roman" w:hAnsi="Times New Roman" w:cs="Times New Roman"/>
          <w:sz w:val="24"/>
          <w:szCs w:val="24"/>
        </w:rPr>
        <w:t>7</w:t>
      </w:r>
      <w:r w:rsidR="00BE5389" w:rsidRPr="004A40E5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BE5389" w:rsidRPr="004A40E5">
        <w:rPr>
          <w:rFonts w:ascii="Times New Roman" w:hAnsi="Times New Roman" w:cs="Times New Roman"/>
          <w:sz w:val="24"/>
          <w:szCs w:val="24"/>
        </w:rPr>
        <w:t>järgmises s</w:t>
      </w:r>
      <w:r w:rsidR="00BE5389" w:rsidRPr="004A40E5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õnastuses: </w:t>
      </w:r>
    </w:p>
    <w:p w14:paraId="13740190" w14:textId="1D335036" w:rsidR="00BE5389" w:rsidRPr="009B2049" w:rsidRDefault="00BE5389" w:rsidP="00BE5389">
      <w:pPr>
        <w:spacing w:after="0" w:line="240" w:lineRule="auto"/>
        <w:jc w:val="both"/>
        <w:rPr>
          <w:rFonts w:ascii="Times New Roman" w:eastAsia="Arial" w:hAnsi="Times New Roman" w:cs="Times New Roman"/>
          <w:color w:val="202020"/>
          <w:sz w:val="24"/>
          <w:szCs w:val="24"/>
          <w:highlight w:val="yellow"/>
        </w:rPr>
      </w:pPr>
      <w:r w:rsidRPr="004A40E5">
        <w:rPr>
          <w:rFonts w:ascii="Times New Roman" w:eastAsia="Arial" w:hAnsi="Times New Roman" w:cs="Times New Roman"/>
          <w:color w:val="202020"/>
          <w:sz w:val="24"/>
          <w:szCs w:val="24"/>
        </w:rPr>
        <w:t>„</w:t>
      </w:r>
      <w:r w:rsidR="004A40E5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(7) </w:t>
      </w:r>
      <w:r w:rsidRPr="004A40E5">
        <w:rPr>
          <w:rFonts w:ascii="Times New Roman" w:eastAsia="Arial" w:hAnsi="Times New Roman" w:cs="Times New Roman"/>
          <w:color w:val="202020"/>
          <w:sz w:val="24"/>
          <w:szCs w:val="24"/>
        </w:rPr>
        <w:t>Välislepingu</w:t>
      </w:r>
      <w:r w:rsidR="009B2049" w:rsidRPr="004A40E5">
        <w:rPr>
          <w:rFonts w:ascii="Times New Roman" w:eastAsia="Arial" w:hAnsi="Times New Roman" w:cs="Times New Roman"/>
          <w:color w:val="202020"/>
          <w:sz w:val="24"/>
          <w:szCs w:val="24"/>
        </w:rPr>
        <w:t>t käsitleva korralduse ja seaduse eelnõu võib kooskõlastada sama</w:t>
      </w:r>
      <w:r w:rsidR="002D6571">
        <w:rPr>
          <w:rFonts w:ascii="Times New Roman" w:eastAsia="Arial" w:hAnsi="Times New Roman" w:cs="Times New Roman"/>
          <w:color w:val="202020"/>
          <w:sz w:val="24"/>
          <w:szCs w:val="24"/>
        </w:rPr>
        <w:t>l ajal</w:t>
      </w:r>
      <w:r w:rsidR="009B2049" w:rsidRPr="004A40E5">
        <w:rPr>
          <w:rFonts w:ascii="Times New Roman" w:eastAsia="Arial" w:hAnsi="Times New Roman" w:cs="Times New Roman"/>
          <w:color w:val="202020"/>
          <w:sz w:val="24"/>
          <w:szCs w:val="24"/>
        </w:rPr>
        <w:t>, kui välislepingu rakendamiseks ei ole vaja muuta või välja töötada õigusakte</w:t>
      </w:r>
      <w:r w:rsidR="005E304F" w:rsidRPr="004A40E5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ning eelnõude seletuskiri vastab seaduse eelnõu seletuskirjale esitatavatele nõuetele</w:t>
      </w:r>
      <w:r w:rsidRPr="004A40E5">
        <w:rPr>
          <w:rFonts w:ascii="Times New Roman" w:eastAsia="Arial" w:hAnsi="Times New Roman" w:cs="Times New Roman"/>
          <w:color w:val="202020"/>
          <w:sz w:val="24"/>
          <w:szCs w:val="24"/>
        </w:rPr>
        <w:t>.“;</w:t>
      </w:r>
    </w:p>
    <w:p w14:paraId="049E0C5A" w14:textId="77777777" w:rsidR="00E5316F" w:rsidRPr="00434D63" w:rsidRDefault="00E5316F" w:rsidP="00434D63">
      <w:pPr>
        <w:spacing w:after="0" w:line="240" w:lineRule="auto"/>
        <w:jc w:val="both"/>
        <w:rPr>
          <w:rFonts w:ascii="Times New Roman" w:eastAsia="Arial" w:hAnsi="Times New Roman" w:cs="Times New Roman"/>
          <w:color w:val="202020"/>
          <w:sz w:val="24"/>
          <w:szCs w:val="24"/>
          <w:highlight w:val="yellow"/>
        </w:rPr>
      </w:pPr>
    </w:p>
    <w:p w14:paraId="3BD9352C" w14:textId="4633C647" w:rsidR="00E5316F" w:rsidRPr="00656042" w:rsidRDefault="004A40E5" w:rsidP="00434D63">
      <w:pPr>
        <w:spacing w:after="0" w:line="240" w:lineRule="auto"/>
        <w:jc w:val="both"/>
        <w:rPr>
          <w:rFonts w:ascii="Times New Roman" w:eastAsia="Arial" w:hAnsi="Times New Roman" w:cs="Times New Roman"/>
          <w:color w:val="202020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202020"/>
          <w:sz w:val="24"/>
          <w:szCs w:val="24"/>
        </w:rPr>
        <w:t>5</w:t>
      </w:r>
      <w:r w:rsidR="00E5316F" w:rsidRPr="00656042">
        <w:rPr>
          <w:rFonts w:ascii="Times New Roman" w:eastAsia="Arial" w:hAnsi="Times New Roman" w:cs="Times New Roman"/>
          <w:b/>
          <w:color w:val="202020"/>
          <w:sz w:val="24"/>
          <w:szCs w:val="24"/>
        </w:rPr>
        <w:t>)</w:t>
      </w:r>
      <w:r w:rsidR="00E5316F" w:rsidRPr="00656042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</w:t>
      </w:r>
      <w:bookmarkStart w:id="12" w:name="_Hlk204619107"/>
      <w:r w:rsidR="00E5316F" w:rsidRPr="00656042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paragrahvi 10 täiendatakse lõikega </w:t>
      </w:r>
      <w:r w:rsidR="00E5316F" w:rsidRPr="00656042">
        <w:rPr>
          <w:rFonts w:ascii="Times New Roman" w:hAnsi="Times New Roman" w:cs="Times New Roman"/>
          <w:sz w:val="24"/>
          <w:szCs w:val="24"/>
        </w:rPr>
        <w:t>3</w:t>
      </w:r>
      <w:r w:rsidR="00E5316F" w:rsidRPr="00656042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bookmarkEnd w:id="12"/>
      <w:r w:rsidR="00E5316F" w:rsidRPr="00656042">
        <w:rPr>
          <w:rFonts w:ascii="Times New Roman" w:hAnsi="Times New Roman" w:cs="Times New Roman"/>
          <w:sz w:val="24"/>
          <w:szCs w:val="24"/>
        </w:rPr>
        <w:t>järgmises s</w:t>
      </w:r>
      <w:r w:rsidR="00E5316F" w:rsidRPr="00656042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õnastuses: </w:t>
      </w:r>
    </w:p>
    <w:p w14:paraId="05F26B7D" w14:textId="0D96405B" w:rsidR="00CC3182" w:rsidRPr="00434D63" w:rsidRDefault="00E5316F" w:rsidP="00434D6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A40E5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4A40E5">
        <w:rPr>
          <w:rFonts w:ascii="Times New Roman" w:eastAsia="Arial" w:hAnsi="Times New Roman" w:cs="Times New Roman"/>
          <w:color w:val="202020"/>
          <w:sz w:val="24"/>
          <w:szCs w:val="24"/>
        </w:rPr>
        <w:t>(3</w:t>
      </w:r>
      <w:r w:rsidR="004A40E5">
        <w:rPr>
          <w:rFonts w:ascii="Times New Roman" w:eastAsia="Arial" w:hAnsi="Times New Roman" w:cs="Times New Roman"/>
          <w:color w:val="202020"/>
          <w:sz w:val="24"/>
          <w:szCs w:val="24"/>
          <w:vertAlign w:val="superscript"/>
        </w:rPr>
        <w:t>1</w:t>
      </w:r>
      <w:r w:rsidR="004A40E5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) </w:t>
      </w:r>
      <w:r w:rsidRPr="00656042">
        <w:rPr>
          <w:rFonts w:ascii="Times New Roman" w:eastAsia="Arial" w:hAnsi="Times New Roman" w:cs="Times New Roman"/>
          <w:color w:val="202020"/>
          <w:sz w:val="24"/>
          <w:szCs w:val="24"/>
        </w:rPr>
        <w:t>V</w:t>
      </w:r>
      <w:r w:rsidRPr="00656042">
        <w:rPr>
          <w:rFonts w:ascii="Times New Roman" w:hAnsi="Times New Roman" w:cs="Times New Roman"/>
          <w:color w:val="222222"/>
          <w:spacing w:val="8"/>
          <w:sz w:val="24"/>
          <w:szCs w:val="24"/>
          <w:shd w:val="clear" w:color="auto" w:fill="FFFFFF"/>
        </w:rPr>
        <w:t xml:space="preserve">älislepingu sõlmimist, muutmist, lõpetamist või peatamist </w:t>
      </w:r>
      <w:r w:rsidR="00656042" w:rsidRPr="0019716D">
        <w:rPr>
          <w:rFonts w:ascii="Times New Roman" w:eastAsia="Arial" w:hAnsi="Times New Roman" w:cs="Times New Roman"/>
          <w:color w:val="202020"/>
          <w:sz w:val="24"/>
          <w:szCs w:val="24"/>
        </w:rPr>
        <w:t>käsitleva</w:t>
      </w:r>
      <w:r w:rsidRPr="0019716D">
        <w:rPr>
          <w:rFonts w:ascii="Times New Roman" w:hAnsi="Times New Roman" w:cs="Times New Roman"/>
          <w:color w:val="222222"/>
          <w:spacing w:val="8"/>
          <w:sz w:val="24"/>
          <w:szCs w:val="24"/>
          <w:shd w:val="clear" w:color="auto" w:fill="FFFFFF"/>
        </w:rPr>
        <w:t xml:space="preserve"> õigusakti eelnõu </w:t>
      </w:r>
      <w:r w:rsidRPr="00656042">
        <w:rPr>
          <w:rFonts w:ascii="Times New Roman" w:hAnsi="Times New Roman" w:cs="Times New Roman"/>
          <w:color w:val="222222"/>
          <w:spacing w:val="8"/>
          <w:sz w:val="24"/>
          <w:szCs w:val="24"/>
          <w:shd w:val="clear" w:color="auto" w:fill="FFFFFF"/>
        </w:rPr>
        <w:t>esitamiseks Vabariigi Valitsuse istungile peab õigusakti ettevalmistamist juhtinud riigiasutusel olema Välisministeeriumi nõusolek.“.</w:t>
      </w:r>
    </w:p>
    <w:p w14:paraId="56FEB232" w14:textId="77777777" w:rsidR="00CC3182" w:rsidRPr="00434D63" w:rsidRDefault="00CC3182" w:rsidP="00434D6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9A14B12" w14:textId="6473C9F4" w:rsidR="00D41DB1" w:rsidRPr="00434D63" w:rsidRDefault="00D41DB1" w:rsidP="004A40E5">
      <w:pPr>
        <w:spacing w:after="0" w:line="240" w:lineRule="auto"/>
        <w:jc w:val="both"/>
        <w:rPr>
          <w:color w:val="000000"/>
        </w:rPr>
      </w:pPr>
      <w:r w:rsidRPr="0065604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§ </w:t>
      </w:r>
      <w:r w:rsidR="004D7658" w:rsidRPr="00656042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656042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6560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40E5">
        <w:rPr>
          <w:rFonts w:ascii="Times New Roman" w:hAnsi="Times New Roman" w:cs="Times New Roman"/>
          <w:color w:val="000000"/>
          <w:sz w:val="24"/>
          <w:szCs w:val="24"/>
        </w:rPr>
        <w:t>Määrus jõustub</w:t>
      </w:r>
      <w:r w:rsidR="0010220F">
        <w:rPr>
          <w:rFonts w:ascii="Times New Roman" w:hAnsi="Times New Roman" w:cs="Times New Roman"/>
          <w:color w:val="000000"/>
          <w:sz w:val="24"/>
          <w:szCs w:val="24"/>
        </w:rPr>
        <w:t xml:space="preserve"> 1. oktoobril</w:t>
      </w:r>
      <w:r w:rsidRPr="004A40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6571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7A4377" w:rsidRPr="002D6571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2D6571">
        <w:rPr>
          <w:rFonts w:ascii="Times New Roman" w:hAnsi="Times New Roman" w:cs="Times New Roman"/>
          <w:color w:val="000000"/>
          <w:sz w:val="24"/>
          <w:szCs w:val="24"/>
        </w:rPr>
        <w:t>. a</w:t>
      </w:r>
      <w:r w:rsidR="0019716D" w:rsidRPr="002D657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BC9AFA8" w14:textId="77777777" w:rsidR="00C266FD" w:rsidRPr="00434D63" w:rsidRDefault="00C266FD" w:rsidP="00DE6A2E">
      <w:pPr>
        <w:pStyle w:val="Normaallaadveeb"/>
        <w:shd w:val="clear" w:color="auto" w:fill="FFFFFF" w:themeFill="background1"/>
        <w:spacing w:before="0" w:beforeAutospacing="0" w:after="0" w:afterAutospacing="0"/>
        <w:rPr>
          <w:color w:val="202020"/>
        </w:rPr>
      </w:pPr>
    </w:p>
    <w:p w14:paraId="736489C2" w14:textId="77777777" w:rsidR="00C266FD" w:rsidRPr="00434D63" w:rsidRDefault="00C266FD" w:rsidP="00DE6A2E">
      <w:pPr>
        <w:pStyle w:val="Normaallaadveeb"/>
        <w:shd w:val="clear" w:color="auto" w:fill="FFFFFF" w:themeFill="background1"/>
        <w:spacing w:before="0" w:beforeAutospacing="0" w:after="0" w:afterAutospacing="0"/>
        <w:rPr>
          <w:color w:val="202020"/>
        </w:rPr>
      </w:pPr>
    </w:p>
    <w:p w14:paraId="57C17111" w14:textId="77777777" w:rsidR="007A4377" w:rsidRPr="007A4377" w:rsidRDefault="007A4377" w:rsidP="00434D63">
      <w:pPr>
        <w:spacing w:after="0" w:line="240" w:lineRule="auto"/>
        <w:ind w:left="10" w:right="61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et-EE"/>
          <w14:ligatures w14:val="standardContextual"/>
        </w:rPr>
      </w:pPr>
      <w:r w:rsidRPr="007A437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et-EE"/>
          <w14:ligatures w14:val="standardContextual"/>
        </w:rPr>
        <w:t>Kristen Michal</w:t>
      </w:r>
    </w:p>
    <w:p w14:paraId="331B8A52" w14:textId="3BBDE54F" w:rsidR="007A4377" w:rsidRPr="007A4377" w:rsidRDefault="004A40E5" w:rsidP="00434D63">
      <w:pPr>
        <w:spacing w:after="0" w:line="240" w:lineRule="auto"/>
        <w:ind w:left="10" w:right="61" w:hanging="1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et-EE"/>
          <w14:ligatures w14:val="standardContextual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et-EE"/>
          <w14:ligatures w14:val="standardContextual"/>
        </w:rPr>
        <w:t>P</w:t>
      </w:r>
      <w:r w:rsidR="007A4377" w:rsidRPr="007A4377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et-EE"/>
          <w14:ligatures w14:val="standardContextual"/>
        </w:rPr>
        <w:t>eaminister</w:t>
      </w:r>
    </w:p>
    <w:p w14:paraId="40A9118C" w14:textId="77777777" w:rsidR="00C266FD" w:rsidRPr="00434D63" w:rsidRDefault="00C266FD" w:rsidP="00DE6A2E">
      <w:pPr>
        <w:pStyle w:val="Normaallaadveeb"/>
        <w:shd w:val="clear" w:color="auto" w:fill="FFFFFF" w:themeFill="background1"/>
        <w:spacing w:before="0" w:beforeAutospacing="0" w:after="0" w:afterAutospacing="0"/>
        <w:rPr>
          <w:color w:val="202020"/>
        </w:rPr>
      </w:pPr>
    </w:p>
    <w:p w14:paraId="3112F94F" w14:textId="67ECAED3" w:rsidR="00C266FD" w:rsidRPr="00434D63" w:rsidRDefault="004A40E5" w:rsidP="004A40E5">
      <w:pPr>
        <w:pStyle w:val="Normaallaadveeb"/>
        <w:shd w:val="clear" w:color="auto" w:fill="FFFFFF" w:themeFill="background1"/>
        <w:spacing w:before="0" w:beforeAutospacing="0" w:after="0" w:afterAutospacing="0"/>
        <w:rPr>
          <w:color w:val="202020"/>
        </w:rPr>
      </w:pPr>
      <w:r w:rsidRPr="004A40E5">
        <w:rPr>
          <w:color w:val="202020"/>
        </w:rPr>
        <w:t>Margus Tsahkna</w:t>
      </w:r>
      <w:r w:rsidR="00C266FD" w:rsidRPr="004A40E5">
        <w:rPr>
          <w:color w:val="202020"/>
        </w:rPr>
        <w:br/>
      </w:r>
      <w:r>
        <w:rPr>
          <w:color w:val="202020"/>
        </w:rPr>
        <w:t>V</w:t>
      </w:r>
      <w:r w:rsidRPr="004A40E5">
        <w:rPr>
          <w:color w:val="202020"/>
        </w:rPr>
        <w:t>älis</w:t>
      </w:r>
      <w:r w:rsidR="00C266FD" w:rsidRPr="004A40E5">
        <w:rPr>
          <w:color w:val="202020"/>
        </w:rPr>
        <w:t>minister</w:t>
      </w:r>
    </w:p>
    <w:p w14:paraId="3FF3102F" w14:textId="77777777" w:rsidR="00C266FD" w:rsidRPr="00434D63" w:rsidRDefault="00C266FD" w:rsidP="00DE6A2E">
      <w:pPr>
        <w:pStyle w:val="Normaallaadveeb"/>
        <w:shd w:val="clear" w:color="auto" w:fill="FFFFFF" w:themeFill="background1"/>
        <w:spacing w:before="0" w:beforeAutospacing="0" w:after="0" w:afterAutospacing="0"/>
        <w:rPr>
          <w:color w:val="202020"/>
        </w:rPr>
      </w:pPr>
    </w:p>
    <w:p w14:paraId="1519CE48" w14:textId="77777777" w:rsidR="007A4377" w:rsidRPr="00434D63" w:rsidRDefault="007A4377" w:rsidP="004A40E5">
      <w:pPr>
        <w:spacing w:after="0" w:line="240" w:lineRule="auto"/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</w:pPr>
      <w:r w:rsidRPr="00434D63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Keit Kasemets</w:t>
      </w:r>
    </w:p>
    <w:p w14:paraId="7E060562" w14:textId="5CB6D7C2" w:rsidR="00D41DB1" w:rsidRPr="00434D63" w:rsidRDefault="004A40E5" w:rsidP="004A40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R</w:t>
      </w:r>
      <w:r w:rsidR="007A4377" w:rsidRPr="00434D63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iigisekretär</w:t>
      </w:r>
    </w:p>
    <w:sectPr w:rsidR="00D41DB1" w:rsidRPr="00434D63" w:rsidSect="00DE6A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037316"/>
    <w:multiLevelType w:val="hybridMultilevel"/>
    <w:tmpl w:val="E798691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486878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atariina Kärsten - JUSTDIGI">
    <w15:presenceInfo w15:providerId="AD" w15:userId="S::katariina.karsten@justdigi.ee::68186ada-2893-4ef6-a103-bd414b9ef0d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1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DC3"/>
    <w:rsid w:val="000C2240"/>
    <w:rsid w:val="000C6445"/>
    <w:rsid w:val="0010220F"/>
    <w:rsid w:val="00191076"/>
    <w:rsid w:val="0019716D"/>
    <w:rsid w:val="001A6B7A"/>
    <w:rsid w:val="001B11D8"/>
    <w:rsid w:val="001B34F4"/>
    <w:rsid w:val="001C35B7"/>
    <w:rsid w:val="001F23E7"/>
    <w:rsid w:val="00292A12"/>
    <w:rsid w:val="002D6571"/>
    <w:rsid w:val="00331325"/>
    <w:rsid w:val="00337426"/>
    <w:rsid w:val="00342E36"/>
    <w:rsid w:val="003D0C59"/>
    <w:rsid w:val="003D20FE"/>
    <w:rsid w:val="00423052"/>
    <w:rsid w:val="00434D63"/>
    <w:rsid w:val="004459A4"/>
    <w:rsid w:val="004A40E5"/>
    <w:rsid w:val="004D7658"/>
    <w:rsid w:val="004F4A88"/>
    <w:rsid w:val="005D5EBC"/>
    <w:rsid w:val="005E304F"/>
    <w:rsid w:val="00605598"/>
    <w:rsid w:val="00640CE8"/>
    <w:rsid w:val="006520CB"/>
    <w:rsid w:val="00656042"/>
    <w:rsid w:val="006572F5"/>
    <w:rsid w:val="006672DE"/>
    <w:rsid w:val="006764FA"/>
    <w:rsid w:val="006C0788"/>
    <w:rsid w:val="00744B12"/>
    <w:rsid w:val="007A4377"/>
    <w:rsid w:val="00833C3A"/>
    <w:rsid w:val="00856D74"/>
    <w:rsid w:val="00877267"/>
    <w:rsid w:val="0089096C"/>
    <w:rsid w:val="00933691"/>
    <w:rsid w:val="00941903"/>
    <w:rsid w:val="009B2049"/>
    <w:rsid w:val="009C1D89"/>
    <w:rsid w:val="009D7F91"/>
    <w:rsid w:val="009E2E13"/>
    <w:rsid w:val="009F641A"/>
    <w:rsid w:val="00A40B90"/>
    <w:rsid w:val="00A53E2A"/>
    <w:rsid w:val="00A67141"/>
    <w:rsid w:val="00AC490C"/>
    <w:rsid w:val="00AD5CCE"/>
    <w:rsid w:val="00AE585F"/>
    <w:rsid w:val="00B5076E"/>
    <w:rsid w:val="00B64BD6"/>
    <w:rsid w:val="00BE5389"/>
    <w:rsid w:val="00C266FD"/>
    <w:rsid w:val="00C54A0F"/>
    <w:rsid w:val="00C820EB"/>
    <w:rsid w:val="00C84DD2"/>
    <w:rsid w:val="00CB7472"/>
    <w:rsid w:val="00CC3182"/>
    <w:rsid w:val="00CD75F6"/>
    <w:rsid w:val="00D06DC3"/>
    <w:rsid w:val="00D41DB1"/>
    <w:rsid w:val="00DA5431"/>
    <w:rsid w:val="00DE6A2E"/>
    <w:rsid w:val="00E05A55"/>
    <w:rsid w:val="00E5316F"/>
    <w:rsid w:val="00E7665C"/>
    <w:rsid w:val="00EE0465"/>
    <w:rsid w:val="00FB3F8F"/>
    <w:rsid w:val="00FD1DC2"/>
    <w:rsid w:val="00FE5590"/>
    <w:rsid w:val="00FF53ED"/>
    <w:rsid w:val="606AD469"/>
    <w:rsid w:val="7CF90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B147B"/>
  <w15:chartTrackingRefBased/>
  <w15:docId w15:val="{1B99E22D-CFF8-4161-8048-266E18D8D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06DC3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link w:val="KehatekstMrk"/>
    <w:semiHidden/>
    <w:rsid w:val="00D06DC3"/>
    <w:pPr>
      <w:spacing w:after="0" w:line="240" w:lineRule="auto"/>
    </w:pPr>
    <w:rPr>
      <w:rFonts w:ascii="Times New Roman" w:eastAsia="Times New Roman" w:hAnsi="Times New Roman" w:cs="Times New Roman"/>
      <w:iCs/>
      <w:spacing w:val="-4"/>
      <w:sz w:val="20"/>
      <w:szCs w:val="24"/>
    </w:rPr>
  </w:style>
  <w:style w:type="character" w:customStyle="1" w:styleId="KehatekstMrk">
    <w:name w:val="Kehatekst Märk"/>
    <w:basedOn w:val="Liguvaikefont"/>
    <w:link w:val="Kehatekst"/>
    <w:semiHidden/>
    <w:rsid w:val="00D06DC3"/>
    <w:rPr>
      <w:rFonts w:ascii="Times New Roman" w:eastAsia="Times New Roman" w:hAnsi="Times New Roman" w:cs="Times New Roman"/>
      <w:iCs/>
      <w:spacing w:val="-4"/>
      <w:sz w:val="20"/>
      <w:szCs w:val="24"/>
    </w:rPr>
  </w:style>
  <w:style w:type="paragraph" w:styleId="Normaallaadveeb">
    <w:name w:val="Normal (Web)"/>
    <w:basedOn w:val="Normaallaad"/>
    <w:uiPriority w:val="99"/>
    <w:semiHidden/>
    <w:unhideWhenUsed/>
    <w:rsid w:val="00D41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Kommentaariviide">
    <w:name w:val="annotation reference"/>
    <w:basedOn w:val="Liguvaikefont"/>
    <w:uiPriority w:val="99"/>
    <w:semiHidden/>
    <w:unhideWhenUsed/>
    <w:rsid w:val="00A6714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67141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A67141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6714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67141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67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67141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D75F6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D75F6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9F64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6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579B56BAECA84AA24CE2339784D7AE" ma:contentTypeVersion="13" ma:contentTypeDescription="Loo uus dokument" ma:contentTypeScope="" ma:versionID="d2fc3e46c1d7308b01d309372ba4f02d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7a1ec343604e145ad8e68f98be908308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93f50e-b80d-400a-80a1-6226c80ebbbb" xsi:nil="true"/>
    <lcf76f155ced4ddcb4097134ff3c332f xmlns="c8ae1d7c-2bd3-44b1-9ec8-2a84712b19e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D41DBC6-53F2-4185-9842-CB8FD2D26F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2BADFB-ABFA-40A5-BCEC-BA28DF4656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ae1d7c-2bd3-44b1-9ec8-2a84712b19ec"/>
    <ds:schemaRef ds:uri="e293f50e-b80d-400a-80a1-6226c80eb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F3EBA4-601D-49B1-833E-B501D20C90B2}">
  <ds:schemaRefs>
    <ds:schemaRef ds:uri="http://schemas.microsoft.com/office/2006/metadata/properties"/>
    <ds:schemaRef ds:uri="http://schemas.microsoft.com/office/infopath/2007/PartnerControls"/>
    <ds:schemaRef ds:uri="e293f50e-b80d-400a-80a1-6226c80ebbbb"/>
    <ds:schemaRef ds:uri="c8ae1d7c-2bd3-44b1-9ec8-2a84712b19e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</dc:creator>
  <cp:keywords/>
  <dc:description/>
  <cp:lastModifiedBy>Katariina Kärsten - JUSTDIGI</cp:lastModifiedBy>
  <cp:revision>3</cp:revision>
  <dcterms:created xsi:type="dcterms:W3CDTF">2025-09-08T05:35:00Z</dcterms:created>
  <dcterms:modified xsi:type="dcterms:W3CDTF">2025-09-08T06:59:00Z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0x0101003E579B56BAECA84AA24CE2339784D7AE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2025-09-08T05:31:44Z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41ca844c-3b0b-4866-8ece-b7d40048ce68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10, 3, 0, 1</vt:lpwstr>
  </property>
</Properties>
</file>